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PVIS-1952867834-1110</_dlc_DocId>
    <_dlc_DocIdUrl xmlns="58896280-883f-49e1-8f2c-86b01e3ff616">
      <Url>https://projektai.intranet.litgrid.eu/PWA/HARMONY%20link%20jungties%20statyba/_layouts/15/DocIdRedir.aspx?ID=PVIS-1952867834-1110</Url>
      <Description>PVIS-1952867834-1110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EA7CBE-695F-4389-A6F1-F39AD13C718D}"/>
</file>

<file path=customXml/itemProps3.xml><?xml version="1.0" encoding="utf-8"?>
<ds:datastoreItem xmlns:ds="http://schemas.openxmlformats.org/officeDocument/2006/customXml" ds:itemID="{E10A891E-E677-4F88-89ED-965606CE3C78}"/>
</file>

<file path=customXml/itemProps4.xml><?xml version="1.0" encoding="utf-8"?>
<ds:datastoreItem xmlns:ds="http://schemas.openxmlformats.org/officeDocument/2006/customXml" ds:itemID="{06BFBCDE-1375-4854-ADFA-21C5A71E1000}"/>
</file>

<file path=customXml/itemProps5.xml><?xml version="1.0" encoding="utf-8"?>
<ds:datastoreItem xmlns:ds="http://schemas.openxmlformats.org/officeDocument/2006/customXml" ds:itemID="{01B194F0-B2F8-4EA8-AFEB-F786CEF51C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05d96abc-57a1-4c8d-b178-97842fddf94c</vt:lpwstr>
  </property>
</Properties>
</file>